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E34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Style w:val="6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Style w:val="6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Style w:val="6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2</w:t>
      </w:r>
      <w:r>
        <w:rPr>
          <w:rStyle w:val="6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：（报价单可灵活设计，模板仅供参考）</w:t>
      </w:r>
    </w:p>
    <w:p w14:paraId="0A186497">
      <w:pPr>
        <w:widowControl/>
        <w:shd w:val="clear" w:color="auto" w:fill="FFFFFF"/>
        <w:spacing w:line="500" w:lineRule="exact"/>
        <w:rPr>
          <w:rStyle w:val="6"/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</w:p>
    <w:p w14:paraId="14F424AC">
      <w:pPr>
        <w:widowControl/>
        <w:shd w:val="clear" w:color="auto" w:fill="FFFFFF"/>
        <w:spacing w:line="500" w:lineRule="exact"/>
        <w:jc w:val="center"/>
        <w:rPr>
          <w:rFonts w:hint="eastAsia" w:ascii="仿宋_GB2312" w:hAnsi="仿宋_GB2312" w:eastAsia="仿宋_GB2312" w:cs="仿宋_GB2312"/>
          <w:b w:val="0"/>
          <w:bCs/>
          <w:color w:val="000000"/>
          <w:sz w:val="44"/>
          <w:szCs w:val="44"/>
        </w:rPr>
      </w:pPr>
      <w:r>
        <w:rPr>
          <w:rStyle w:val="6"/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shd w:val="clear" w:color="auto" w:fill="FFFFFF"/>
          <w:lang w:bidi="ar"/>
        </w:rPr>
        <w:t>深汕特别合作区XXXX项目报价单</w:t>
      </w:r>
    </w:p>
    <w:p w14:paraId="3CB4356E">
      <w:pPr>
        <w:widowControl/>
        <w:shd w:val="clear" w:color="auto" w:fill="FFFFFF"/>
        <w:spacing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991185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一、报价内容</w:t>
      </w:r>
      <w:del w:id="0" w:author="陈宣任" w:date="2025-09-16T15:58:14Z">
        <w:bookmarkStart w:id="0" w:name="_GoBack"/>
        <w:bookmarkEnd w:id="0"/>
        <w:r>
          <w:rPr>
            <w:rFonts w:hint="eastAsia" w:ascii="仿宋_GB2312" w:hAnsi="仿宋_GB2312" w:eastAsia="仿宋_GB2312" w:cs="仿宋_GB2312"/>
            <w:b/>
            <w:bCs/>
            <w:color w:val="000000"/>
            <w:kern w:val="0"/>
            <w:sz w:val="32"/>
            <w:szCs w:val="32"/>
            <w:shd w:val="clear" w:color="auto" w:fill="FFFFFF"/>
            <w:lang w:val="en-US" w:eastAsia="zh-CN" w:bidi="ar"/>
          </w:rPr>
          <w:delText>122445555</w:delText>
        </w:r>
      </w:del>
    </w:p>
    <w:p w14:paraId="33EE859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项目名称：XXX</w:t>
      </w:r>
    </w:p>
    <w:p w14:paraId="5C8898E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采购单位：</w:t>
      </w:r>
    </w:p>
    <w:p w14:paraId="613C79F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报价单位：XXX</w:t>
      </w:r>
    </w:p>
    <w:p w14:paraId="3F0F440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总价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：</w:t>
      </w:r>
    </w:p>
    <w:p w14:paraId="67E0DF1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联系人：</w:t>
      </w:r>
    </w:p>
    <w:p w14:paraId="110C6FC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电话：</w:t>
      </w:r>
    </w:p>
    <w:p w14:paraId="030B7D8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地址：</w:t>
      </w:r>
    </w:p>
    <w:p w14:paraId="3DC94F3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二、报价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明细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（此报价表内只需填写一年的项目服务费）</w:t>
      </w:r>
    </w:p>
    <w:tbl>
      <w:tblPr>
        <w:tblStyle w:val="4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517"/>
        <w:gridCol w:w="3628"/>
        <w:gridCol w:w="2090"/>
      </w:tblGrid>
      <w:tr w14:paraId="4C98A98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583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C96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服务项目</w:t>
            </w: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344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服务内容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95A6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费用（元）</w:t>
            </w:r>
          </w:p>
        </w:tc>
      </w:tr>
      <w:tr w14:paraId="13EB56E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AB7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298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389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B3F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 w14:paraId="7D03BC0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6A04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B00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A2B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13C5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 w14:paraId="4A15611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0FB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4140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……</w:t>
            </w: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C48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……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C08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 w14:paraId="0AB2814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1461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合计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D70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含税X（大写：X X X）</w:t>
            </w:r>
          </w:p>
        </w:tc>
      </w:tr>
    </w:tbl>
    <w:p w14:paraId="4D3E551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三、具体需求响应情况</w:t>
      </w:r>
    </w:p>
    <w:p w14:paraId="72514C2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2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完全满足本项目需求。</w:t>
      </w:r>
    </w:p>
    <w:p w14:paraId="4E1C9EF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四、供应商资格条件</w:t>
      </w:r>
    </w:p>
    <w:p w14:paraId="62C4B40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完全满足本项目资格要求。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 </w:t>
      </w:r>
    </w:p>
    <w:p w14:paraId="75C88DBC">
      <w:pPr>
        <w:widowControl/>
        <w:shd w:val="clear" w:color="auto" w:fill="FFFFFF"/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                                                                                               XXX公司（需加盖公章）</w:t>
      </w:r>
    </w:p>
    <w:p w14:paraId="54D83433"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25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年XX月XX日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宣任">
    <w15:presenceInfo w15:providerId="WPS Office" w15:userId="26417602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jMzkzZDk4NWJmYjhlZDFiYzE5MzMxMDc2ZWExODYifQ=="/>
  </w:docVars>
  <w:rsids>
    <w:rsidRoot w:val="2E7F6175"/>
    <w:rsid w:val="082214CF"/>
    <w:rsid w:val="2E7F6175"/>
    <w:rsid w:val="3D8C1B6C"/>
    <w:rsid w:val="61DB7BA3"/>
    <w:rsid w:val="712447AC"/>
    <w:rsid w:val="762A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217</Characters>
  <Lines>0</Lines>
  <Paragraphs>0</Paragraphs>
  <TotalTime>1</TotalTime>
  <ScaleCrop>false</ScaleCrop>
  <LinksUpToDate>false</LinksUpToDate>
  <CharactersWithSpaces>352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2025-04-27T01:52:00Z</dcterms:created>
  <dc:creator>云端~</dc:creator>
  <cp:lastModifiedBy>陈宣任</cp:lastModifiedBy>
  <dcterms:modified xsi:type="dcterms:W3CDTF">2025-09-16T07:58:18Z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30BB9E9780AF4A90931631509BC5168F_13</vt:lpwstr>
  </property>
  <property fmtid="{D5CDD505-2E9C-101B-9397-08002B2CF9AE}" pid="4" name="KSOTemplateDocerSaveRecord">
    <vt:lpwstr>eyJoZGlkIjoiZjk3NWMzYmFiYmNhMDE4NzI0MzIyYTY0MTMxNjVhMTYiLCJ1c2VySWQiOiIxNTY5MDAyNzIwIn0=</vt:lpwstr>
  </property>
</Properties>
</file>