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6A3142">
      <w:pPr>
        <w:pStyle w:val="3"/>
        <w:bidi w:val="0"/>
        <w:jc w:val="center"/>
        <w:rPr>
          <w:rFonts w:hint="eastAsia" w:ascii="宋体" w:hAnsi="宋体" w:eastAsia="宋体" w:cs="宋体"/>
          <w:sz w:val="32"/>
          <w:szCs w:val="32"/>
        </w:rPr>
      </w:pPr>
      <w:r>
        <w:rPr>
          <w:rFonts w:hint="eastAsia" w:ascii="宋体" w:hAnsi="宋体" w:eastAsia="宋体" w:cs="宋体"/>
          <w:sz w:val="32"/>
          <w:szCs w:val="32"/>
          <w:lang w:val="en-US" w:eastAsia="zh-CN"/>
        </w:rPr>
        <w:t>具有</w:t>
      </w:r>
      <w:r>
        <w:rPr>
          <w:rFonts w:hint="eastAsia" w:ascii="宋体" w:hAnsi="宋体" w:eastAsia="宋体" w:cs="宋体"/>
          <w:sz w:val="32"/>
          <w:szCs w:val="32"/>
        </w:rPr>
        <w:t>健全财务会计制度</w:t>
      </w:r>
      <w:r>
        <w:rPr>
          <w:rFonts w:hint="eastAsia" w:ascii="宋体" w:hAnsi="宋体" w:eastAsia="宋体" w:cs="宋体"/>
          <w:sz w:val="32"/>
          <w:szCs w:val="32"/>
          <w:lang w:val="en-US" w:eastAsia="zh-CN"/>
        </w:rPr>
        <w:t>的证明材料</w:t>
      </w:r>
    </w:p>
    <w:p w14:paraId="2EF6146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（提供任意一项即可）：①可提供2024年经审计的财务报告</w:t>
      </w:r>
      <w:del w:id="0" w:author="周艳" w:date="2025-10-17T00:25:15Z">
        <w:r>
          <w:rPr>
            <w:rFonts w:hint="eastAsia" w:ascii="宋体" w:hAnsi="宋体" w:eastAsia="宋体" w:cs="宋体"/>
            <w:i w:val="0"/>
            <w:iCs w:val="0"/>
            <w:caps w:val="0"/>
            <w:color w:val="auto"/>
            <w:spacing w:val="0"/>
            <w:sz w:val="28"/>
            <w:szCs w:val="28"/>
            <w:shd w:val="clear" w:fill="FFFFFF"/>
            <w:lang w:val="en-US" w:eastAsia="zh-CN"/>
          </w:rPr>
          <w:delText>复印</w:delText>
        </w:r>
      </w:del>
      <w:ins w:id="1" w:author="周艳" w:date="2025-10-17T00:25:24Z">
        <w:r>
          <w:rPr>
            <w:rFonts w:hint="eastAsia" w:ascii="宋体" w:hAnsi="宋体" w:eastAsia="宋体" w:cs="宋体"/>
            <w:i w:val="0"/>
            <w:iCs w:val="0"/>
            <w:caps w:val="0"/>
            <w:color w:val="auto"/>
            <w:spacing w:val="0"/>
            <w:sz w:val="28"/>
            <w:szCs w:val="28"/>
            <w:shd w:val="clear" w:fill="FFFFFF"/>
            <w:lang w:val="en-US" w:eastAsia="zh-CN"/>
          </w:rPr>
          <w:t>扫描</w:t>
        </w:r>
      </w:ins>
      <w:r>
        <w:rPr>
          <w:rFonts w:hint="eastAsia" w:ascii="宋体" w:hAnsi="宋体" w:eastAsia="宋体" w:cs="宋体"/>
          <w:i w:val="0"/>
          <w:iCs w:val="0"/>
          <w:caps w:val="0"/>
          <w:color w:val="auto"/>
          <w:spacing w:val="0"/>
          <w:sz w:val="28"/>
          <w:szCs w:val="28"/>
          <w:shd w:val="clear" w:fill="FFFFFF"/>
          <w:lang w:val="en-US" w:eastAsia="zh-CN"/>
        </w:rPr>
        <w:t>件（包含审计报告和审计报告中所涉及的财务报表和报表附注）；②也可提供2024年度供应商内部的财务报表</w:t>
      </w:r>
      <w:ins w:id="2" w:author="周艳" w:date="2025-10-17T00:26:09Z">
        <w:r>
          <w:rPr>
            <w:rFonts w:hint="eastAsia" w:ascii="宋体" w:hAnsi="宋体" w:eastAsia="宋体" w:cs="宋体"/>
            <w:i w:val="0"/>
            <w:iCs w:val="0"/>
            <w:caps w:val="0"/>
            <w:color w:val="auto"/>
            <w:spacing w:val="0"/>
            <w:sz w:val="28"/>
            <w:szCs w:val="28"/>
            <w:shd w:val="clear" w:fill="FFFFFF"/>
            <w:lang w:val="en-US" w:eastAsia="zh-CN"/>
          </w:rPr>
          <w:t>扫描</w:t>
        </w:r>
      </w:ins>
      <w:del w:id="3" w:author="周艳" w:date="2025-10-17T00:26:09Z">
        <w:r>
          <w:rPr>
            <w:rFonts w:hint="eastAsia" w:ascii="宋体" w:hAnsi="宋体" w:eastAsia="宋体" w:cs="宋体"/>
            <w:i w:val="0"/>
            <w:iCs w:val="0"/>
            <w:caps w:val="0"/>
            <w:color w:val="auto"/>
            <w:spacing w:val="0"/>
            <w:sz w:val="28"/>
            <w:szCs w:val="28"/>
            <w:shd w:val="clear" w:fill="FFFFFF"/>
            <w:lang w:val="en-US" w:eastAsia="zh-CN"/>
          </w:rPr>
          <w:delText>复印</w:delText>
        </w:r>
      </w:del>
      <w:r>
        <w:rPr>
          <w:rFonts w:hint="eastAsia" w:ascii="宋体" w:hAnsi="宋体" w:eastAsia="宋体" w:cs="宋体"/>
          <w:i w:val="0"/>
          <w:iCs w:val="0"/>
          <w:caps w:val="0"/>
          <w:color w:val="auto"/>
          <w:spacing w:val="0"/>
          <w:sz w:val="28"/>
          <w:szCs w:val="28"/>
          <w:shd w:val="clear" w:fill="FFFFFF"/>
          <w:lang w:val="en-US" w:eastAsia="zh-CN"/>
        </w:rPr>
        <w:t>件（至少包含资产负债表、现金流量表、利润表）；③也可提供截至响应文件递交截止日一年内银行出具的资信证明复印件；④供应商注册时间截至响应文件递交截止日不足一年的也可提供在行政主管部门备案的公司章程</w:t>
      </w:r>
      <w:ins w:id="4" w:author="周艳" w:date="2025-10-17T00:26:16Z">
        <w:r>
          <w:rPr>
            <w:rFonts w:hint="eastAsia" w:ascii="宋体" w:hAnsi="宋体" w:eastAsia="宋体" w:cs="宋体"/>
            <w:i w:val="0"/>
            <w:iCs w:val="0"/>
            <w:caps w:val="0"/>
            <w:color w:val="auto"/>
            <w:spacing w:val="0"/>
            <w:sz w:val="28"/>
            <w:szCs w:val="28"/>
            <w:shd w:val="clear" w:fill="FFFFFF"/>
            <w:lang w:val="en-US" w:eastAsia="zh-CN"/>
          </w:rPr>
          <w:t>扫描</w:t>
        </w:r>
      </w:ins>
      <w:del w:id="5" w:author="周艳" w:date="2025-10-17T00:26:16Z">
        <w:r>
          <w:rPr>
            <w:rFonts w:hint="eastAsia" w:ascii="宋体" w:hAnsi="宋体" w:eastAsia="宋体" w:cs="宋体"/>
            <w:i w:val="0"/>
            <w:iCs w:val="0"/>
            <w:caps w:val="0"/>
            <w:color w:val="auto"/>
            <w:spacing w:val="0"/>
            <w:sz w:val="28"/>
            <w:szCs w:val="28"/>
            <w:shd w:val="clear" w:fill="FFFFFF"/>
            <w:lang w:val="en-US" w:eastAsia="zh-CN"/>
          </w:rPr>
          <w:delText>复印</w:delText>
        </w:r>
      </w:del>
      <w:r>
        <w:rPr>
          <w:rFonts w:hint="eastAsia" w:ascii="宋体" w:hAnsi="宋体" w:eastAsia="宋体" w:cs="宋体"/>
          <w:i w:val="0"/>
          <w:iCs w:val="0"/>
          <w:caps w:val="0"/>
          <w:color w:val="auto"/>
          <w:spacing w:val="0"/>
          <w:sz w:val="28"/>
          <w:szCs w:val="28"/>
          <w:shd w:val="clear" w:fill="FFFFFF"/>
          <w:lang w:val="en-US" w:eastAsia="zh-CN"/>
        </w:rPr>
        <w:t>件；⑤也可提供承诺函。供应商需在使用投标(响应)客户端编制响应文件时，按要求上传相应证明材料并进行电子签章</w:t>
      </w:r>
      <w:bookmarkStart w:id="0" w:name="_GoBack"/>
      <w:bookmarkEnd w:id="0"/>
      <w:r>
        <w:rPr>
          <w:rFonts w:hint="eastAsia" w:ascii="宋体" w:hAnsi="宋体" w:eastAsia="宋体" w:cs="宋体"/>
          <w:i w:val="0"/>
          <w:iCs w:val="0"/>
          <w:caps w:val="0"/>
          <w:color w:val="auto"/>
          <w:spacing w:val="0"/>
          <w:sz w:val="28"/>
          <w:szCs w:val="28"/>
          <w:shd w:val="clear" w:fill="FFFFFF"/>
          <w:lang w:val="en-US" w:eastAsia="zh-CN"/>
        </w:rPr>
        <w:t xml:space="preserve">。 </w:t>
      </w:r>
    </w:p>
    <w:p w14:paraId="31A145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周艳">
    <w15:presenceInfo w15:providerId="WPS Office" w15:userId="28883258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BC20E4"/>
    <w:rsid w:val="088E0D51"/>
    <w:rsid w:val="1EA913DC"/>
    <w:rsid w:val="2CBC20E4"/>
    <w:rsid w:val="4112740F"/>
    <w:rsid w:val="52733138"/>
    <w:rsid w:val="5E956291"/>
    <w:rsid w:val="6B070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widowControl w:val="0"/>
      <w:spacing w:after="120"/>
      <w:jc w:val="both"/>
    </w:pPr>
    <w:rPr>
      <w:rFonts w:ascii="Calibri" w:hAnsi="Calibri" w:cs="Times New Roman"/>
      <w:kern w:val="2"/>
      <w:sz w:val="21"/>
      <w:szCs w:val="22"/>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202</Words>
  <Characters>208</Characters>
  <Lines>0</Lines>
  <Paragraphs>0</Paragraphs>
  <TotalTime>0</TotalTime>
  <ScaleCrop>false</ScaleCrop>
  <LinksUpToDate>false</LinksUpToDate>
  <CharactersWithSpaces>209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2025-07-04T02:31:00Z</dcterms:created>
  <dc:creator>Mrs. 田小小</dc:creator>
  <cp:lastModifiedBy>一霎时间</cp:lastModifiedBy>
  <dcterms:modified xsi:type="dcterms:W3CDTF">2025-10-17T07:40:53Z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0DFB0A90E16C4F19B1CF0B07F941F596_11</vt:lpwstr>
  </property>
  <property fmtid="{D5CDD505-2E9C-101B-9397-08002B2CF9AE}" pid="4" name="KSOTemplateDocerSaveRecord">
    <vt:lpwstr>eyJoZGlkIjoiZWQ4NTQwZjBlNDhiNzFmOGZlYzRiYWQ2MzM3NTY5MjgiLCJ1c2VySWQiOiIzMjI5MTE4ODEifQ==</vt:lpwstr>
  </property>
</Properties>
</file>